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BC4" w:rsidRDefault="00A65BC4">
      <w:pPr>
        <w:rPr>
          <w:rStyle w:val="5yl5"/>
        </w:rPr>
      </w:pPr>
      <w:r>
        <w:rPr>
          <w:rStyle w:val="5yl5"/>
        </w:rPr>
        <w:t xml:space="preserve">YSAR </w:t>
      </w:r>
      <w:r w:rsidR="003C42C5">
        <w:rPr>
          <w:rStyle w:val="5yl5"/>
        </w:rPr>
        <w:t xml:space="preserve">(Youth Search and Rescue) </w:t>
      </w:r>
      <w:r>
        <w:rPr>
          <w:rStyle w:val="5yl5"/>
        </w:rPr>
        <w:t>is an organisation that is going places.</w:t>
      </w:r>
    </w:p>
    <w:p w:rsidR="00A65BC4" w:rsidRDefault="00A65BC4">
      <w:pPr>
        <w:rPr>
          <w:rStyle w:val="5yl5"/>
        </w:rPr>
      </w:pPr>
      <w:r>
        <w:rPr>
          <w:rStyle w:val="5yl5"/>
        </w:rPr>
        <w:t>Originally YSAR was established in a city/province of New Zealand called ‘Tauranga’ and due to its success, it is now going to grow to become a national (or potentially international) organisation.</w:t>
      </w:r>
    </w:p>
    <w:p w:rsidR="00A65BC4" w:rsidRDefault="00A65BC4">
      <w:pPr>
        <w:rPr>
          <w:rStyle w:val="5yl5"/>
        </w:rPr>
      </w:pPr>
      <w:r>
        <w:rPr>
          <w:rStyle w:val="5yl5"/>
        </w:rPr>
        <w:t>As such, it requires a logo that will grow with it.</w:t>
      </w:r>
    </w:p>
    <w:p w:rsidR="00A65BC4" w:rsidRDefault="00A65BC4">
      <w:pPr>
        <w:rPr>
          <w:rStyle w:val="5yl5"/>
        </w:rPr>
      </w:pPr>
      <w:r>
        <w:rPr>
          <w:rStyle w:val="5yl5"/>
        </w:rPr>
        <w:t>We want a future-proofed logo that can be used as follows</w:t>
      </w:r>
      <w:r w:rsidR="003C42C5">
        <w:rPr>
          <w:rStyle w:val="5yl5"/>
        </w:rPr>
        <w:t xml:space="preserve"> in this brand hierarchy</w:t>
      </w:r>
      <w:r>
        <w:rPr>
          <w:rStyle w:val="5yl5"/>
        </w:rPr>
        <w:t>:</w:t>
      </w:r>
    </w:p>
    <w:p w:rsidR="00A65BC4" w:rsidRDefault="00A65BC4">
      <w:pPr>
        <w:rPr>
          <w:rStyle w:val="5yl5"/>
        </w:rPr>
      </w:pPr>
      <w:r>
        <w:rPr>
          <w:rStyle w:val="5yl5"/>
        </w:rPr>
        <w:t>YSAR (umbrella brand) – eventually a global brand</w:t>
      </w:r>
    </w:p>
    <w:p w:rsidR="00A65BC4" w:rsidRDefault="00A65BC4" w:rsidP="00A65BC4">
      <w:pPr>
        <w:ind w:firstLine="720"/>
        <w:rPr>
          <w:rStyle w:val="5yl5"/>
        </w:rPr>
      </w:pPr>
      <w:r>
        <w:rPr>
          <w:rStyle w:val="5yl5"/>
        </w:rPr>
        <w:t>YSAR New Zealand</w:t>
      </w:r>
    </w:p>
    <w:p w:rsidR="00A65BC4" w:rsidRDefault="00A65BC4" w:rsidP="00A65BC4">
      <w:pPr>
        <w:ind w:left="720" w:firstLine="720"/>
        <w:rPr>
          <w:rStyle w:val="5yl5"/>
        </w:rPr>
      </w:pPr>
      <w:r>
        <w:rPr>
          <w:rStyle w:val="5yl5"/>
        </w:rPr>
        <w:t>YSAR Tauranga</w:t>
      </w:r>
    </w:p>
    <w:p w:rsidR="00A65BC4" w:rsidRDefault="00A65BC4" w:rsidP="00A65BC4">
      <w:pPr>
        <w:ind w:left="720" w:firstLine="720"/>
        <w:rPr>
          <w:rStyle w:val="5yl5"/>
        </w:rPr>
      </w:pPr>
      <w:r>
        <w:rPr>
          <w:rStyle w:val="5yl5"/>
        </w:rPr>
        <w:t>YSAR Waikato</w:t>
      </w:r>
    </w:p>
    <w:p w:rsidR="00A65BC4" w:rsidRDefault="00A65BC4" w:rsidP="00A65BC4">
      <w:pPr>
        <w:ind w:left="720" w:firstLine="720"/>
        <w:rPr>
          <w:rStyle w:val="5yl5"/>
        </w:rPr>
      </w:pPr>
      <w:r>
        <w:rPr>
          <w:rStyle w:val="5yl5"/>
        </w:rPr>
        <w:t>YSAR Auckland</w:t>
      </w:r>
    </w:p>
    <w:p w:rsidR="003C42C5" w:rsidRDefault="003C42C5">
      <w:pPr>
        <w:rPr>
          <w:rStyle w:val="5yl5"/>
        </w:rPr>
      </w:pPr>
      <w:r>
        <w:rPr>
          <w:rStyle w:val="5yl5"/>
        </w:rPr>
        <w:t>The strapline is: Training Future Leaders</w:t>
      </w:r>
    </w:p>
    <w:p w:rsidR="003C42C5" w:rsidRDefault="003C42C5">
      <w:pPr>
        <w:rPr>
          <w:rStyle w:val="5yl5"/>
        </w:rPr>
      </w:pPr>
      <w:r>
        <w:rPr>
          <w:rStyle w:val="5yl5"/>
        </w:rPr>
        <w:t>Ideally the word Youth Search and Rescue will be the logo but smaller than the initials YSAR</w:t>
      </w:r>
      <w:ins w:id="0" w:author="Steve Campbell" w:date="2016-05-12T21:05:00Z">
        <w:r w:rsidR="00272E51">
          <w:rPr>
            <w:rStyle w:val="5yl5"/>
          </w:rPr>
          <w:t>.</w:t>
        </w:r>
      </w:ins>
    </w:p>
    <w:p w:rsidR="00542A66" w:rsidRDefault="00A65BC4">
      <w:pPr>
        <w:rPr>
          <w:rStyle w:val="5yl5"/>
        </w:rPr>
      </w:pPr>
      <w:r>
        <w:rPr>
          <w:rStyle w:val="5yl5"/>
        </w:rPr>
        <w:t xml:space="preserve">Key words to consider </w:t>
      </w:r>
      <w:r w:rsidR="003C42C5">
        <w:rPr>
          <w:rStyle w:val="5yl5"/>
        </w:rPr>
        <w:t xml:space="preserve">when designing </w:t>
      </w:r>
      <w:r>
        <w:rPr>
          <w:rStyle w:val="5yl5"/>
        </w:rPr>
        <w:t xml:space="preserve">are: </w:t>
      </w:r>
      <w:ins w:id="1" w:author="Steve Campbell" w:date="2016-05-12T21:06:00Z">
        <w:r w:rsidR="00272E51">
          <w:rPr>
            <w:rStyle w:val="5yl5"/>
          </w:rPr>
          <w:t xml:space="preserve">positive </w:t>
        </w:r>
      </w:ins>
      <w:r>
        <w:rPr>
          <w:rStyle w:val="5yl5"/>
        </w:rPr>
        <w:t xml:space="preserve">youth, energy, mountains, </w:t>
      </w:r>
      <w:ins w:id="2" w:author="Steve Campbell" w:date="2016-05-12T21:05:00Z">
        <w:r w:rsidR="00272E51">
          <w:rPr>
            <w:rStyle w:val="5yl5"/>
          </w:rPr>
          <w:t xml:space="preserve">Outdoors, Rescue, </w:t>
        </w:r>
      </w:ins>
      <w:r>
        <w:rPr>
          <w:rStyle w:val="5yl5"/>
        </w:rPr>
        <w:t xml:space="preserve">searching, STEM (Science, Technology, Engineering and Mathematics), innovation, </w:t>
      </w:r>
      <w:r w:rsidR="003C42C5">
        <w:rPr>
          <w:rStyle w:val="5yl5"/>
        </w:rPr>
        <w:t xml:space="preserve">and leading edge </w:t>
      </w:r>
      <w:r>
        <w:rPr>
          <w:rStyle w:val="5yl5"/>
        </w:rPr>
        <w:t xml:space="preserve">technology </w:t>
      </w:r>
    </w:p>
    <w:p w:rsidR="00A65BC4" w:rsidRDefault="00A65BC4">
      <w:pPr>
        <w:rPr>
          <w:rStyle w:val="5yl5"/>
        </w:rPr>
      </w:pPr>
      <w:r>
        <w:rPr>
          <w:rStyle w:val="5yl5"/>
        </w:rPr>
        <w:t>Not to look like: Scouts</w:t>
      </w:r>
      <w:r w:rsidR="003C42C5">
        <w:rPr>
          <w:rStyle w:val="5yl5"/>
        </w:rPr>
        <w:t xml:space="preserve">, not to be contained in a circle as YSAR represents out of the box thinking. </w:t>
      </w:r>
    </w:p>
    <w:p w:rsidR="00A65BC4" w:rsidRDefault="00A65BC4">
      <w:pPr>
        <w:rPr>
          <w:rStyle w:val="5yl5"/>
        </w:rPr>
      </w:pPr>
      <w:r>
        <w:rPr>
          <w:rStyle w:val="5yl5"/>
        </w:rPr>
        <w:t xml:space="preserve">From a cultural </w:t>
      </w:r>
      <w:r w:rsidR="003C42C5">
        <w:rPr>
          <w:rStyle w:val="5yl5"/>
        </w:rPr>
        <w:t xml:space="preserve">DNA </w:t>
      </w:r>
      <w:r>
        <w:rPr>
          <w:rStyle w:val="5yl5"/>
        </w:rPr>
        <w:t xml:space="preserve">perspective, the leaders state that they </w:t>
      </w:r>
      <w:r w:rsidR="003C42C5">
        <w:rPr>
          <w:rStyle w:val="5yl5"/>
        </w:rPr>
        <w:t>“</w:t>
      </w:r>
      <w:r>
        <w:rPr>
          <w:rStyle w:val="5yl5"/>
        </w:rPr>
        <w:t xml:space="preserve">believe passionately in our youth to meet the needs of the changing Search and Rescue and Emergency Management environment.  They would like an identity that the youth can </w:t>
      </w:r>
      <w:r w:rsidR="004A2FA3">
        <w:rPr>
          <w:rStyle w:val="5yl5"/>
        </w:rPr>
        <w:t>feel good about.”</w:t>
      </w:r>
    </w:p>
    <w:p w:rsidR="00A65BC4" w:rsidRDefault="00A65BC4">
      <w:pPr>
        <w:rPr>
          <w:rStyle w:val="5yl5"/>
        </w:rPr>
      </w:pPr>
      <w:r>
        <w:rPr>
          <w:rStyle w:val="5yl5"/>
        </w:rPr>
        <w:t>Ideas that they like:</w:t>
      </w:r>
    </w:p>
    <w:p w:rsidR="00A65BC4" w:rsidRDefault="00A65BC4">
      <w:pPr>
        <w:rPr>
          <w:rStyle w:val="5yl5"/>
        </w:rPr>
      </w:pPr>
      <w:r>
        <w:rPr>
          <w:rStyle w:val="5yl5"/>
        </w:rPr>
        <w:t xml:space="preserve">Eagle Tech Group, Hawkeye, </w:t>
      </w:r>
      <w:proofErr w:type="spellStart"/>
      <w:r>
        <w:rPr>
          <w:rStyle w:val="5yl5"/>
        </w:rPr>
        <w:t>Aeronavics</w:t>
      </w:r>
      <w:proofErr w:type="spellEnd"/>
      <w:r>
        <w:rPr>
          <w:rStyle w:val="5yl5"/>
        </w:rPr>
        <w:t xml:space="preserve">, </w:t>
      </w:r>
      <w:proofErr w:type="spellStart"/>
      <w:r>
        <w:rPr>
          <w:rStyle w:val="5yl5"/>
        </w:rPr>
        <w:t>Auck</w:t>
      </w:r>
      <w:proofErr w:type="spellEnd"/>
      <w:r>
        <w:rPr>
          <w:rStyle w:val="5yl5"/>
        </w:rPr>
        <w:t xml:space="preserve"> Waikato </w:t>
      </w:r>
      <w:proofErr w:type="spellStart"/>
      <w:r>
        <w:rPr>
          <w:rStyle w:val="5yl5"/>
        </w:rPr>
        <w:t>Uni</w:t>
      </w:r>
      <w:proofErr w:type="spellEnd"/>
      <w:r>
        <w:rPr>
          <w:rStyle w:val="5yl5"/>
        </w:rPr>
        <w:t xml:space="preserve"> Engineering </w:t>
      </w:r>
      <w:proofErr w:type="spellStart"/>
      <w:r>
        <w:rPr>
          <w:rStyle w:val="5yl5"/>
        </w:rPr>
        <w:t>depts</w:t>
      </w:r>
      <w:proofErr w:type="spellEnd"/>
      <w:r>
        <w:rPr>
          <w:rStyle w:val="5yl5"/>
        </w:rPr>
        <w:t xml:space="preserve"> drone, Nanotech electronic textile opportunity in SAR</w:t>
      </w:r>
      <w:r w:rsidR="00272E51">
        <w:rPr>
          <w:rStyle w:val="5yl5"/>
        </w:rPr>
        <w:t xml:space="preserve"> and EM</w:t>
      </w:r>
      <w:r w:rsidR="004A2FA3">
        <w:rPr>
          <w:rStyle w:val="5yl5"/>
        </w:rPr>
        <w:t xml:space="preserve">. </w:t>
      </w:r>
    </w:p>
    <w:p w:rsidR="003C42C5" w:rsidRDefault="003C42C5">
      <w:pPr>
        <w:rPr>
          <w:rStyle w:val="5yl5"/>
        </w:rPr>
      </w:pPr>
      <w:r>
        <w:rPr>
          <w:rStyle w:val="5yl5"/>
        </w:rPr>
        <w:t>Note that the logo will be used on the website, in print material and it will be screened onto high vis vests</w:t>
      </w:r>
      <w:ins w:id="3" w:author="Steve Campbell" w:date="2016-05-12T21:00:00Z">
        <w:r w:rsidR="00272E51">
          <w:rPr>
            <w:rStyle w:val="5yl5"/>
          </w:rPr>
          <w:t xml:space="preserve"> and garments something that the youth will be proud to </w:t>
        </w:r>
      </w:ins>
      <w:del w:id="4" w:author="Steve Campbell" w:date="2016-05-12T21:02:00Z">
        <w:r w:rsidDel="00272E51">
          <w:rPr>
            <w:rStyle w:val="5yl5"/>
          </w:rPr>
          <w:delText xml:space="preserve"> etc.</w:delText>
        </w:r>
      </w:del>
      <w:proofErr w:type="spellStart"/>
      <w:ins w:id="5" w:author="Steve Campbell" w:date="2016-05-12T21:02:00Z">
        <w:r w:rsidR="00272E51">
          <w:rPr>
            <w:rStyle w:val="5yl5"/>
          </w:rPr>
          <w:t>etc</w:t>
        </w:r>
      </w:ins>
      <w:proofErr w:type="spellEnd"/>
    </w:p>
    <w:p w:rsidR="003C42C5" w:rsidRDefault="003C42C5">
      <w:pPr>
        <w:rPr>
          <w:rStyle w:val="5yl5"/>
        </w:rPr>
      </w:pPr>
      <w:r>
        <w:rPr>
          <w:rStyle w:val="5yl5"/>
        </w:rPr>
        <w:t>Number of colours: no preference.</w:t>
      </w:r>
      <w:r w:rsidR="004A2FA3">
        <w:rPr>
          <w:rStyle w:val="5yl5"/>
        </w:rPr>
        <w:t xml:space="preserve">  We could have one logo with colour as the differentiator between the levels or areas of the organisation e.g. as they have done with this logo structure: </w:t>
      </w:r>
    </w:p>
    <w:p w:rsidR="004A2FA3" w:rsidRDefault="004A2FA3">
      <w:pPr>
        <w:rPr>
          <w:rStyle w:val="5yl5"/>
        </w:rPr>
      </w:pPr>
      <w:r>
        <w:rPr>
          <w:noProof/>
          <w:lang w:val="en-GB" w:eastAsia="en-GB"/>
        </w:rPr>
        <w:drawing>
          <wp:inline distT="0" distB="0" distL="0" distR="0" wp14:anchorId="35DA7520" wp14:editId="69E400CC">
            <wp:extent cx="5731510" cy="3222137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2C5" w:rsidRDefault="003C42C5">
      <w:pPr>
        <w:rPr>
          <w:rStyle w:val="5yl5"/>
        </w:rPr>
      </w:pPr>
      <w:r>
        <w:rPr>
          <w:rStyle w:val="5yl5"/>
        </w:rPr>
        <w:t>INITIAL THOUGHTS FROM CLIENT</w:t>
      </w:r>
    </w:p>
    <w:p w:rsidR="003C42C5" w:rsidRDefault="003C42C5" w:rsidP="003C42C5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One option = tidying up existing logo on www.ysartauranga.co.nz although there </w:t>
      </w:r>
      <w:del w:id="6" w:author="Steve Campbell" w:date="2016-05-12T21:03:00Z">
        <w:r w:rsidDel="00272E51">
          <w:rPr>
            <w:rFonts w:ascii="Calibri" w:hAnsi="Calibri"/>
            <w:lang w:val="en-GB"/>
          </w:rPr>
          <w:delText xml:space="preserve">is </w:delText>
        </w:r>
      </w:del>
      <w:r>
        <w:rPr>
          <w:rFonts w:ascii="Calibri" w:hAnsi="Calibri"/>
          <w:lang w:val="en-GB"/>
        </w:rPr>
        <w:t>a concern with how busy it is.</w:t>
      </w:r>
    </w:p>
    <w:p w:rsidR="003C42C5" w:rsidDel="00272E51" w:rsidRDefault="003C42C5" w:rsidP="003C42C5">
      <w:pPr>
        <w:pStyle w:val="ListParagraph"/>
        <w:numPr>
          <w:ilvl w:val="0"/>
          <w:numId w:val="1"/>
        </w:numPr>
        <w:rPr>
          <w:del w:id="7" w:author="Steve Campbell" w:date="2016-05-12T21:02:00Z"/>
          <w:rFonts w:ascii="Calibri" w:hAnsi="Calibri"/>
          <w:lang w:val="en-GB"/>
        </w:rPr>
      </w:pPr>
      <w:del w:id="8" w:author="Steve Campbell" w:date="2016-05-12T21:02:00Z">
        <w:r w:rsidDel="00272E51">
          <w:rPr>
            <w:rFonts w:ascii="Calibri" w:hAnsi="Calibri"/>
            <w:lang w:val="en-GB"/>
          </w:rPr>
          <w:delText>Get rid of torch</w:delText>
        </w:r>
      </w:del>
    </w:p>
    <w:p w:rsidR="003C42C5" w:rsidDel="00272E51" w:rsidRDefault="003C42C5" w:rsidP="003C42C5">
      <w:pPr>
        <w:pStyle w:val="ListParagraph"/>
        <w:numPr>
          <w:ilvl w:val="0"/>
          <w:numId w:val="1"/>
        </w:numPr>
        <w:rPr>
          <w:del w:id="9" w:author="Steve Campbell" w:date="2016-05-12T21:03:00Z"/>
          <w:rFonts w:ascii="Calibri" w:hAnsi="Calibri"/>
          <w:lang w:val="en-GB"/>
        </w:rPr>
      </w:pPr>
      <w:del w:id="10" w:author="Steve Campbell" w:date="2016-05-12T21:03:00Z">
        <w:r w:rsidDel="00272E51">
          <w:rPr>
            <w:rFonts w:ascii="Calibri" w:hAnsi="Calibri"/>
            <w:lang w:val="en-GB"/>
          </w:rPr>
          <w:delText>Maybe introduce a tablet or drone?</w:delText>
        </w:r>
      </w:del>
    </w:p>
    <w:p w:rsidR="003C42C5" w:rsidRDefault="003C42C5" w:rsidP="003C42C5">
      <w:pPr>
        <w:pStyle w:val="ListParagraph"/>
        <w:numPr>
          <w:ilvl w:val="0"/>
          <w:numId w:val="1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Maybe a mountain in the background?</w:t>
      </w:r>
    </w:p>
    <w:p w:rsidR="003C42C5" w:rsidRPr="003C42C5" w:rsidRDefault="003C42C5" w:rsidP="003C42C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  <w:lang w:val="en-GB" w:eastAsia="en-US"/>
        </w:rPr>
      </w:pPr>
      <w:r w:rsidRPr="003C42C5">
        <w:rPr>
          <w:rFonts w:ascii="Calibri" w:hAnsi="Calibri"/>
          <w:lang w:val="en-GB"/>
        </w:rPr>
        <w:t xml:space="preserve">Two </w:t>
      </w:r>
      <w:ins w:id="11" w:author="Steve Campbell" w:date="2016-05-12T21:03:00Z">
        <w:r w:rsidR="00272E51">
          <w:rPr>
            <w:rFonts w:ascii="Calibri" w:hAnsi="Calibri"/>
            <w:lang w:val="en-GB"/>
          </w:rPr>
          <w:t xml:space="preserve">or more </w:t>
        </w:r>
      </w:ins>
      <w:r w:rsidRPr="003C42C5">
        <w:rPr>
          <w:rFonts w:ascii="Calibri" w:hAnsi="Calibri"/>
          <w:lang w:val="en-GB"/>
        </w:rPr>
        <w:t>people shows collaboration</w:t>
      </w:r>
    </w:p>
    <w:p w:rsidR="003C42C5" w:rsidRPr="003C42C5" w:rsidRDefault="003C42C5" w:rsidP="003C42C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  <w:lang w:val="en-GB" w:eastAsia="en-US"/>
        </w:rPr>
      </w:pPr>
      <w:r w:rsidRPr="003C42C5">
        <w:rPr>
          <w:rFonts w:ascii="Calibri" w:hAnsi="Calibri"/>
          <w:sz w:val="22"/>
          <w:szCs w:val="22"/>
          <w:lang w:val="en-GB" w:eastAsia="en-US"/>
        </w:rPr>
        <w:t>Changing fonts</w:t>
      </w:r>
    </w:p>
    <w:p w:rsidR="003C42C5" w:rsidRDefault="003C42C5" w:rsidP="003C42C5">
      <w:pPr>
        <w:rPr>
          <w:rFonts w:ascii="Calibri" w:hAnsi="Calibri"/>
          <w:lang w:val="en-GB"/>
        </w:rPr>
      </w:pPr>
    </w:p>
    <w:p w:rsidR="003C42C5" w:rsidRDefault="003C42C5" w:rsidP="003C42C5">
      <w:pPr>
        <w:rPr>
          <w:rFonts w:ascii="Calibri" w:hAnsi="Calibri"/>
          <w:lang w:val="en-GB"/>
        </w:rPr>
      </w:pPr>
      <w:r>
        <w:rPr>
          <w:noProof/>
          <w:lang w:val="en-GB" w:eastAsia="en-GB"/>
        </w:rPr>
        <w:drawing>
          <wp:inline distT="0" distB="0" distL="0" distR="0">
            <wp:extent cx="4400550" cy="2933700"/>
            <wp:effectExtent l="0" t="0" r="0" b="0"/>
            <wp:docPr id="1" name="Picture 1" descr="https://pbs.twimg.com/media/CgYBygIUkAITe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bs.twimg.com/media/CgYBygIUkAITeOc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C5" w:rsidRDefault="003C42C5" w:rsidP="003C42C5">
      <w:pPr>
        <w:rPr>
          <w:rFonts w:ascii="Calibri" w:hAnsi="Calibri"/>
          <w:lang w:val="en-GB"/>
        </w:rPr>
      </w:pPr>
    </w:p>
    <w:p w:rsidR="004A2FA3" w:rsidRDefault="004A2FA3" w:rsidP="003C42C5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Other logos that the client likes – note that none of these have borders which the client likes.</w:t>
      </w:r>
    </w:p>
    <w:p w:rsidR="003C42C5" w:rsidRDefault="003C42C5" w:rsidP="003C42C5">
      <w:pPr>
        <w:rPr>
          <w:rFonts w:ascii="Calibri" w:hAnsi="Calibri"/>
          <w:lang w:val="en-GB"/>
        </w:rPr>
      </w:pPr>
      <w:r>
        <w:rPr>
          <w:noProof/>
          <w:lang w:val="en-GB" w:eastAsia="en-GB"/>
        </w:rPr>
        <w:drawing>
          <wp:inline distT="0" distB="0" distL="0" distR="0">
            <wp:extent cx="2895600" cy="2038350"/>
            <wp:effectExtent l="0" t="0" r="0" b="0"/>
            <wp:docPr id="2" name="Picture 2" descr="cid:image004.jpg@01D1A856.35970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4.jpg@01D1A856.35970A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C5" w:rsidRDefault="003C42C5" w:rsidP="003C42C5">
      <w:pPr>
        <w:rPr>
          <w:rFonts w:ascii="Calibri" w:hAnsi="Calibri"/>
          <w:lang w:val="en-GB"/>
        </w:rPr>
      </w:pPr>
      <w:r>
        <w:rPr>
          <w:noProof/>
          <w:lang w:val="en-GB" w:eastAsia="en-GB"/>
        </w:rPr>
        <w:drawing>
          <wp:inline distT="0" distB="0" distL="0" distR="0">
            <wp:extent cx="2781300" cy="2092597"/>
            <wp:effectExtent l="0" t="0" r="0" b="3175"/>
            <wp:docPr id="3" name="Picture 3" descr="cid:image012.jpg@01D1A856.35970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12.jpg@01D1A856.35970AC0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92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C5" w:rsidRDefault="003C42C5">
      <w:r>
        <w:rPr>
          <w:noProof/>
          <w:lang w:val="en-GB" w:eastAsia="en-GB"/>
        </w:rPr>
        <w:drawing>
          <wp:inline distT="0" distB="0" distL="0" distR="0">
            <wp:extent cx="2933700" cy="2375180"/>
            <wp:effectExtent l="0" t="0" r="0" b="6350"/>
            <wp:docPr id="4" name="Picture 4" descr="cid:image013.jpg@01D1A856.35970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13.jpg@01D1A856.35970AC0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42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520"/>
    <w:multiLevelType w:val="hybridMultilevel"/>
    <w:tmpl w:val="96D629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teve Campbell">
    <w15:presenceInfo w15:providerId="Windows Live" w15:userId="ccc1de19cc000a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C4"/>
    <w:rsid w:val="00272E51"/>
    <w:rsid w:val="003C42C5"/>
    <w:rsid w:val="004A2FA3"/>
    <w:rsid w:val="00542A66"/>
    <w:rsid w:val="00A6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4BB07"/>
  <w15:docId w15:val="{5CA3C4EF-061B-434B-A5F5-806D6A79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5yl5">
    <w:name w:val="_5yl5"/>
    <w:basedOn w:val="DefaultParagraphFont"/>
    <w:rsid w:val="00A65BC4"/>
  </w:style>
  <w:style w:type="paragraph" w:styleId="ListParagraph">
    <w:name w:val="List Paragraph"/>
    <w:basedOn w:val="Normal"/>
    <w:uiPriority w:val="34"/>
    <w:qFormat/>
    <w:rsid w:val="003C42C5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6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image013.jpg@01D1A856.35970AC0" TargetMode="External"/><Relationship Id="rId3" Type="http://schemas.openxmlformats.org/officeDocument/2006/relationships/settings" Target="settings.xml"/><Relationship Id="rId7" Type="http://schemas.openxmlformats.org/officeDocument/2006/relationships/image" Target="cid:image004.jpg@01D1A7E9.0EDCE070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cid:image012.jpg@01D1A856.35970AC0" TargetMode="External"/><Relationship Id="rId5" Type="http://schemas.openxmlformats.org/officeDocument/2006/relationships/image" Target="media/image1.png"/><Relationship Id="rId15" Type="http://schemas.microsoft.com/office/2011/relationships/people" Target="peop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cid:image004.jpg@01D1A856.35970AC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2</cp:revision>
  <dcterms:created xsi:type="dcterms:W3CDTF">2016-05-12T08:25:00Z</dcterms:created>
  <dcterms:modified xsi:type="dcterms:W3CDTF">2016-05-12T08:51:00Z</dcterms:modified>
</cp:coreProperties>
</file>